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1134"/>
        <w:gridCol w:w="4248"/>
      </w:tblGrid>
      <w:tr w:rsidR="00D53440" w14:paraId="18E368D2" w14:textId="77777777" w:rsidTr="00503EF8">
        <w:trPr>
          <w:trHeight w:val="1004"/>
        </w:trPr>
        <w:tc>
          <w:tcPr>
            <w:tcW w:w="4536" w:type="dxa"/>
            <w:vAlign w:val="bottom"/>
          </w:tcPr>
          <w:p w14:paraId="60BC790B" w14:textId="77777777" w:rsidR="009E7DA3" w:rsidRPr="00231292" w:rsidRDefault="009E7DA3" w:rsidP="009E7DA3">
            <w:pPr>
              <w:rPr>
                <w:color w:val="8EAADB" w:themeColor="accent1" w:themeTint="99"/>
                <w:sz w:val="16"/>
                <w:szCs w:val="16"/>
              </w:rPr>
            </w:pPr>
            <w:bookmarkStart w:id="0" w:name="_GoBack"/>
            <w:bookmarkEnd w:id="0"/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397C925C" w14:textId="77777777" w:rsidR="009E7DA3" w:rsidRPr="00231292" w:rsidRDefault="009E7DA3" w:rsidP="009E7DA3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7B079475" w14:textId="77777777" w:rsidR="009E7DA3" w:rsidRPr="00231292" w:rsidRDefault="009E7DA3" w:rsidP="009E7DA3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6B4022BD" w14:textId="77777777" w:rsidR="009E7DA3" w:rsidRPr="00231292" w:rsidRDefault="009E7DA3" w:rsidP="009E7DA3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7463DA25" w14:textId="1885E925" w:rsidR="00D53440" w:rsidRPr="00503EF8" w:rsidRDefault="00514B00" w:rsidP="009E7DA3">
            <w:pPr>
              <w:rPr>
                <w:sz w:val="20"/>
                <w:szCs w:val="16"/>
              </w:rPr>
            </w:pPr>
            <w:r w:rsidRPr="00514B00">
              <w:rPr>
                <w:sz w:val="18"/>
                <w:szCs w:val="15"/>
              </w:rPr>
              <w:t>Briefmuster GmbH – Postfach 10 20 30 – 70180 Stuttgart</w:t>
            </w:r>
          </w:p>
        </w:tc>
        <w:tc>
          <w:tcPr>
            <w:tcW w:w="1134" w:type="dxa"/>
            <w:vMerge w:val="restart"/>
          </w:tcPr>
          <w:p w14:paraId="35B4BDB8" w14:textId="77777777" w:rsidR="00D53440" w:rsidRDefault="00D53440" w:rsidP="00FB5A7E"/>
        </w:tc>
        <w:tc>
          <w:tcPr>
            <w:tcW w:w="4248" w:type="dxa"/>
            <w:vMerge w:val="restart"/>
          </w:tcPr>
          <w:p w14:paraId="71DF147B" w14:textId="77777777" w:rsidR="00D53440" w:rsidRPr="00503EF8" w:rsidRDefault="00D53440" w:rsidP="00FB5A7E"/>
          <w:p w14:paraId="1621AE51" w14:textId="1CB0F282" w:rsidR="00D53440" w:rsidRDefault="00D53440" w:rsidP="00FB5A7E">
            <w:r w:rsidRPr="00503EF8">
              <w:t>Ihr Zeichen</w:t>
            </w:r>
            <w:r>
              <w:t>:</w:t>
            </w:r>
            <w:r w:rsidR="000A1C1F">
              <w:t xml:space="preserve"> </w:t>
            </w:r>
            <w:proofErr w:type="spellStart"/>
            <w:r w:rsidR="008D6B2B">
              <w:t>mk-mb</w:t>
            </w:r>
            <w:proofErr w:type="spellEnd"/>
          </w:p>
          <w:p w14:paraId="2529282D" w14:textId="1966C8B6" w:rsidR="00D53440" w:rsidRDefault="00D53440" w:rsidP="00FB5A7E">
            <w:r>
              <w:t>Ihre Nachricht vom:</w:t>
            </w:r>
            <w:r w:rsidR="000A1C1F">
              <w:t xml:space="preserve"> </w:t>
            </w:r>
            <w:r w:rsidR="008D6B2B">
              <w:t>20..-04-17</w:t>
            </w:r>
          </w:p>
          <w:p w14:paraId="36F71C84" w14:textId="226F02EB" w:rsidR="00D53440" w:rsidRDefault="00D53440" w:rsidP="00FB5A7E">
            <w:r>
              <w:t>Unser Zeichen:</w:t>
            </w:r>
            <w:r w:rsidR="00FB69C7">
              <w:t xml:space="preserve"> </w:t>
            </w:r>
            <w:proofErr w:type="spellStart"/>
            <w:r w:rsidR="008D6B2B">
              <w:t>jl-</w:t>
            </w:r>
            <w:r w:rsidR="004B70C6">
              <w:t>fo</w:t>
            </w:r>
            <w:proofErr w:type="spellEnd"/>
          </w:p>
          <w:p w14:paraId="410DC972" w14:textId="244169C0" w:rsidR="00D53440" w:rsidRDefault="00D53440" w:rsidP="00FB5A7E">
            <w:r>
              <w:t>Unsere Nachricht vom:</w:t>
            </w:r>
            <w:r w:rsidR="000A1C1F">
              <w:t xml:space="preserve"> </w:t>
            </w:r>
          </w:p>
          <w:p w14:paraId="48F5FDEB" w14:textId="1CB63A6E" w:rsidR="00D53440" w:rsidRPr="009E7DA3" w:rsidRDefault="009E7DA3" w:rsidP="00FB5A7E">
            <w:pPr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201B029B" w14:textId="7970BAD0" w:rsidR="00D53440" w:rsidRDefault="00D53440" w:rsidP="00FB5A7E">
            <w:r>
              <w:t xml:space="preserve">Name: </w:t>
            </w:r>
            <w:r w:rsidR="004B70C6">
              <w:t>Max Fortmann</w:t>
            </w:r>
          </w:p>
          <w:p w14:paraId="473FACCE" w14:textId="3A32D435" w:rsidR="00D53440" w:rsidRDefault="00D53440" w:rsidP="00FB5A7E">
            <w:r>
              <w:t>Telefon:</w:t>
            </w:r>
            <w:r w:rsidR="004B5454">
              <w:t xml:space="preserve"> </w:t>
            </w:r>
            <w:r w:rsidR="00D37959">
              <w:t>0711 123-49</w:t>
            </w:r>
          </w:p>
          <w:p w14:paraId="70D53306" w14:textId="1CC47EC5" w:rsidR="00D53440" w:rsidRDefault="00D53440" w:rsidP="00FB5A7E">
            <w:r>
              <w:t>Telefax:</w:t>
            </w:r>
            <w:r w:rsidR="004B5454">
              <w:t xml:space="preserve"> </w:t>
            </w:r>
            <w:r w:rsidR="00D37959">
              <w:t>0711 123-50</w:t>
            </w:r>
          </w:p>
          <w:p w14:paraId="3E13655D" w14:textId="2B3D826C" w:rsidR="00D53440" w:rsidRPr="00A64651" w:rsidRDefault="00D53440" w:rsidP="00FB5A7E">
            <w:pPr>
              <w:rPr>
                <w:sz w:val="15"/>
                <w:szCs w:val="15"/>
                <w:lang w:val="it-IT"/>
              </w:rPr>
            </w:pPr>
            <w:r w:rsidRPr="00A64651">
              <w:rPr>
                <w:lang w:val="it-IT"/>
              </w:rPr>
              <w:t>E-Mail:</w:t>
            </w:r>
            <w:r w:rsidR="004B5454" w:rsidRPr="00A64651">
              <w:rPr>
                <w:lang w:val="it-IT"/>
              </w:rPr>
              <w:t xml:space="preserve"> </w:t>
            </w:r>
            <w:proofErr w:type="spellStart"/>
            <w:proofErr w:type="gramStart"/>
            <w:r w:rsidR="00312087" w:rsidRPr="00A64651">
              <w:rPr>
                <w:sz w:val="20"/>
                <w:szCs w:val="20"/>
                <w:lang w:val="it-IT"/>
              </w:rPr>
              <w:t>max.fortmann</w:t>
            </w:r>
            <w:r w:rsidR="008D6B2B" w:rsidRPr="00A64651">
              <w:rPr>
                <w:sz w:val="20"/>
                <w:szCs w:val="20"/>
                <w:lang w:val="it-IT"/>
              </w:rPr>
              <w:t>@</w:t>
            </w:r>
            <w:r w:rsidR="00D37959" w:rsidRPr="00A64651">
              <w:rPr>
                <w:sz w:val="20"/>
                <w:szCs w:val="20"/>
                <w:lang w:val="it-IT"/>
              </w:rPr>
              <w:t>briefmuster-gmbh-com</w:t>
            </w:r>
            <w:proofErr w:type="spellEnd"/>
            <w:proofErr w:type="gramEnd"/>
          </w:p>
          <w:p w14:paraId="0924881D" w14:textId="5B037ED3" w:rsidR="00D53440" w:rsidRPr="009E7DA3" w:rsidRDefault="009E7DA3" w:rsidP="009E7DA3">
            <w:pPr>
              <w:spacing w:line="259" w:lineRule="auto"/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59868684" w14:textId="02F5EE16" w:rsidR="00137BA0" w:rsidRPr="00503EF8" w:rsidRDefault="00D53440" w:rsidP="00137BA0">
            <w:r>
              <w:t>Datum:</w:t>
            </w:r>
            <w:r w:rsidR="004B5454">
              <w:t xml:space="preserve"> </w:t>
            </w:r>
            <w:r w:rsidR="008D6B2B">
              <w:t>20..-05-10</w:t>
            </w:r>
          </w:p>
        </w:tc>
      </w:tr>
      <w:tr w:rsidR="00D53440" w14:paraId="4829F093" w14:textId="77777777" w:rsidTr="00503EF8">
        <w:trPr>
          <w:trHeight w:hRule="exact" w:val="1548"/>
        </w:trPr>
        <w:tc>
          <w:tcPr>
            <w:tcW w:w="4536" w:type="dxa"/>
          </w:tcPr>
          <w:p w14:paraId="4154781B" w14:textId="77777777" w:rsidR="00D53440" w:rsidRDefault="008D6B2B" w:rsidP="003F3409">
            <w:r>
              <w:t>Herrn</w:t>
            </w:r>
          </w:p>
          <w:p w14:paraId="5FD8EEBE" w14:textId="77777777" w:rsidR="008D6B2B" w:rsidRDefault="008D6B2B" w:rsidP="003F3409">
            <w:r>
              <w:t>Dipl.-Ing. Marius Klier</w:t>
            </w:r>
          </w:p>
          <w:p w14:paraId="5A2E7465" w14:textId="77777777" w:rsidR="008D6B2B" w:rsidRDefault="008D6B2B" w:rsidP="003F3409">
            <w:r>
              <w:t>Wohnbau Regio eG</w:t>
            </w:r>
          </w:p>
          <w:p w14:paraId="3FFAD266" w14:textId="77777777" w:rsidR="008D6B2B" w:rsidRDefault="008D6B2B" w:rsidP="003F3409">
            <w:r>
              <w:t>Postfach 17 24 88</w:t>
            </w:r>
          </w:p>
          <w:p w14:paraId="170A52B7" w14:textId="77777777" w:rsidR="008D6B2B" w:rsidRDefault="008D6B2B" w:rsidP="003F3409">
            <w:r>
              <w:t>10976 Berlin</w:t>
            </w:r>
          </w:p>
          <w:p w14:paraId="021401CA" w14:textId="77777777" w:rsidR="009E7DA3" w:rsidRPr="00573333" w:rsidRDefault="009E7DA3" w:rsidP="009E7DA3">
            <w:pPr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4F724423" w14:textId="2AE10F07" w:rsidR="009E7DA3" w:rsidRDefault="009E7DA3" w:rsidP="003F3409"/>
        </w:tc>
        <w:tc>
          <w:tcPr>
            <w:tcW w:w="1134" w:type="dxa"/>
            <w:vMerge/>
          </w:tcPr>
          <w:p w14:paraId="6DACC5A8" w14:textId="77777777" w:rsidR="00D53440" w:rsidRDefault="00D53440" w:rsidP="00FB5A7E"/>
        </w:tc>
        <w:tc>
          <w:tcPr>
            <w:tcW w:w="4248" w:type="dxa"/>
            <w:vMerge/>
          </w:tcPr>
          <w:p w14:paraId="1827C129" w14:textId="77777777" w:rsidR="00D53440" w:rsidRDefault="00D53440" w:rsidP="00FB5A7E"/>
        </w:tc>
      </w:tr>
      <w:tr w:rsidR="00D53440" w14:paraId="077902A5" w14:textId="77777777" w:rsidTr="00503EF8">
        <w:trPr>
          <w:trHeight w:val="20"/>
        </w:trPr>
        <w:tc>
          <w:tcPr>
            <w:tcW w:w="4536" w:type="dxa"/>
          </w:tcPr>
          <w:p w14:paraId="0BFF1777" w14:textId="77777777" w:rsidR="00D53440" w:rsidRDefault="00D53440" w:rsidP="00FB5A7E"/>
        </w:tc>
        <w:tc>
          <w:tcPr>
            <w:tcW w:w="1134" w:type="dxa"/>
            <w:vMerge/>
          </w:tcPr>
          <w:p w14:paraId="5433DE76" w14:textId="77777777" w:rsidR="00D53440" w:rsidRDefault="00D53440" w:rsidP="00FB5A7E"/>
        </w:tc>
        <w:tc>
          <w:tcPr>
            <w:tcW w:w="4248" w:type="dxa"/>
            <w:vMerge/>
          </w:tcPr>
          <w:p w14:paraId="64EA317A" w14:textId="77777777" w:rsidR="00D53440" w:rsidRDefault="00D53440" w:rsidP="00FB5A7E"/>
        </w:tc>
      </w:tr>
    </w:tbl>
    <w:p w14:paraId="387424A3" w14:textId="17D47684" w:rsidR="00503EF8" w:rsidRPr="009E7DA3" w:rsidRDefault="009E7DA3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12AA522C" w14:textId="2A7969C2" w:rsidR="008D6B2B" w:rsidRPr="009E7DA3" w:rsidRDefault="009E7DA3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621CC653" w14:textId="4091B81C" w:rsidR="008D6B2B" w:rsidRPr="000A3706" w:rsidRDefault="008D6B2B" w:rsidP="00FB5A7E">
      <w:pPr>
        <w:rPr>
          <w:b/>
          <w:bCs/>
        </w:rPr>
      </w:pPr>
      <w:r w:rsidRPr="000A3706">
        <w:rPr>
          <w:b/>
          <w:bCs/>
        </w:rPr>
        <w:t>Kostenvoranschlag</w:t>
      </w:r>
    </w:p>
    <w:p w14:paraId="116B100C" w14:textId="72412FCA" w:rsidR="008D6B2B" w:rsidRPr="000A3706" w:rsidRDefault="008D6B2B" w:rsidP="00FB5A7E">
      <w:pPr>
        <w:rPr>
          <w:b/>
          <w:bCs/>
        </w:rPr>
      </w:pPr>
      <w:r w:rsidRPr="000A3706">
        <w:rPr>
          <w:b/>
          <w:bCs/>
        </w:rPr>
        <w:t>Objekt: Wohnanlage Berliner Allee, 13088 Berlin</w:t>
      </w:r>
    </w:p>
    <w:p w14:paraId="6662E556" w14:textId="601C62B6" w:rsidR="008D6B2B" w:rsidRPr="009E7DA3" w:rsidRDefault="009E7DA3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7DD10DAB" w14:textId="21C5E448" w:rsidR="002F145A" w:rsidRPr="009E7DA3" w:rsidRDefault="009E7DA3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680CFDB8" w14:textId="408F767C" w:rsidR="002F145A" w:rsidRPr="000A3706" w:rsidRDefault="002F145A" w:rsidP="00FB5A7E">
      <w:pPr>
        <w:rPr>
          <w:sz w:val="21"/>
          <w:szCs w:val="21"/>
        </w:rPr>
      </w:pPr>
      <w:r w:rsidRPr="000A3706">
        <w:rPr>
          <w:sz w:val="21"/>
          <w:szCs w:val="21"/>
        </w:rPr>
        <w:t>Sehr geehrter Herr Klier,</w:t>
      </w:r>
    </w:p>
    <w:p w14:paraId="33AB3A01" w14:textId="3C108D2F" w:rsidR="002F145A" w:rsidRPr="009E7DA3" w:rsidRDefault="009E7DA3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072790B2" w14:textId="5427414C" w:rsidR="002F145A" w:rsidRPr="000A3706" w:rsidRDefault="000A3706" w:rsidP="00FB5A7E">
      <w:pPr>
        <w:rPr>
          <w:sz w:val="21"/>
          <w:szCs w:val="21"/>
        </w:rPr>
      </w:pPr>
      <w:r w:rsidRPr="000A3706">
        <w:rPr>
          <w:sz w:val="21"/>
          <w:szCs w:val="21"/>
        </w:rPr>
        <w:t>vielen Dank für Ihre Anfrage. Sie erhalten den folgenden Kostenvoranschlag:</w:t>
      </w:r>
    </w:p>
    <w:p w14:paraId="141445D9" w14:textId="60C4110F" w:rsidR="002F145A" w:rsidRPr="009E7DA3" w:rsidRDefault="009E7DA3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tbl>
      <w:tblPr>
        <w:tblStyle w:val="Tabellenraster"/>
        <w:tblW w:w="0" w:type="auto"/>
        <w:shd w:val="clear" w:color="auto" w:fill="FFF2CC" w:themeFill="accent4" w:themeFillTint="33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129"/>
        <w:gridCol w:w="6379"/>
        <w:gridCol w:w="1836"/>
      </w:tblGrid>
      <w:tr w:rsidR="00405D38" w:rsidRPr="000A3706" w14:paraId="1E30B572" w14:textId="77777777" w:rsidTr="000A3706">
        <w:trPr>
          <w:trHeight w:val="102"/>
        </w:trPr>
        <w:tc>
          <w:tcPr>
            <w:tcW w:w="1129" w:type="dxa"/>
            <w:shd w:val="clear" w:color="auto" w:fill="FFF2CC" w:themeFill="accent4" w:themeFillTint="33"/>
            <w:vAlign w:val="center"/>
          </w:tcPr>
          <w:p w14:paraId="73690750" w14:textId="2EDB691F" w:rsidR="00405D38" w:rsidRPr="000A3706" w:rsidRDefault="00405D38" w:rsidP="00405D38">
            <w:pPr>
              <w:jc w:val="center"/>
              <w:rPr>
                <w:b/>
                <w:bCs/>
                <w:sz w:val="21"/>
                <w:szCs w:val="21"/>
              </w:rPr>
            </w:pPr>
            <w:r w:rsidRPr="000A3706">
              <w:rPr>
                <w:b/>
                <w:bCs/>
                <w:sz w:val="21"/>
                <w:szCs w:val="21"/>
              </w:rPr>
              <w:t>Position</w:t>
            </w:r>
          </w:p>
        </w:tc>
        <w:tc>
          <w:tcPr>
            <w:tcW w:w="6379" w:type="dxa"/>
            <w:shd w:val="clear" w:color="auto" w:fill="FFF2CC" w:themeFill="accent4" w:themeFillTint="33"/>
            <w:vAlign w:val="center"/>
          </w:tcPr>
          <w:p w14:paraId="1F4A7DC7" w14:textId="1F72A854" w:rsidR="00405D38" w:rsidRPr="000A3706" w:rsidRDefault="00405D38" w:rsidP="00405D38">
            <w:pPr>
              <w:jc w:val="center"/>
              <w:rPr>
                <w:b/>
                <w:bCs/>
                <w:sz w:val="21"/>
                <w:szCs w:val="21"/>
              </w:rPr>
            </w:pPr>
            <w:r w:rsidRPr="000A3706">
              <w:rPr>
                <w:b/>
                <w:bCs/>
                <w:sz w:val="21"/>
                <w:szCs w:val="21"/>
              </w:rPr>
              <w:t>Beschreibung</w:t>
            </w:r>
          </w:p>
        </w:tc>
        <w:tc>
          <w:tcPr>
            <w:tcW w:w="1836" w:type="dxa"/>
            <w:shd w:val="clear" w:color="auto" w:fill="FFF2CC" w:themeFill="accent4" w:themeFillTint="33"/>
            <w:vAlign w:val="center"/>
          </w:tcPr>
          <w:p w14:paraId="07C7FC8F" w14:textId="4D7BBA52" w:rsidR="00405D38" w:rsidRPr="000A3706" w:rsidRDefault="00405D38" w:rsidP="00405D38">
            <w:pPr>
              <w:jc w:val="center"/>
              <w:rPr>
                <w:b/>
                <w:bCs/>
                <w:sz w:val="21"/>
                <w:szCs w:val="21"/>
              </w:rPr>
            </w:pPr>
            <w:r w:rsidRPr="000A3706">
              <w:rPr>
                <w:b/>
                <w:bCs/>
                <w:sz w:val="21"/>
                <w:szCs w:val="21"/>
              </w:rPr>
              <w:t>Preis in EUR</w:t>
            </w:r>
          </w:p>
        </w:tc>
      </w:tr>
      <w:tr w:rsidR="00405D38" w:rsidRPr="000A3706" w14:paraId="5AD46561" w14:textId="77777777" w:rsidTr="000A3706">
        <w:trPr>
          <w:trHeight w:val="84"/>
        </w:trPr>
        <w:tc>
          <w:tcPr>
            <w:tcW w:w="1129" w:type="dxa"/>
            <w:shd w:val="clear" w:color="auto" w:fill="auto"/>
          </w:tcPr>
          <w:p w14:paraId="0C463CF9" w14:textId="214211E8" w:rsidR="00405D38" w:rsidRPr="000A3706" w:rsidRDefault="00405D38" w:rsidP="00405D38">
            <w:pPr>
              <w:jc w:val="center"/>
              <w:rPr>
                <w:sz w:val="21"/>
                <w:szCs w:val="21"/>
              </w:rPr>
            </w:pPr>
            <w:r w:rsidRPr="000A3706">
              <w:rPr>
                <w:sz w:val="21"/>
                <w:szCs w:val="21"/>
              </w:rPr>
              <w:t>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D9DE12A" w14:textId="3E26FE35" w:rsidR="00405D38" w:rsidRPr="000A3706" w:rsidRDefault="00405D38" w:rsidP="00405D38">
            <w:pPr>
              <w:rPr>
                <w:sz w:val="21"/>
                <w:szCs w:val="21"/>
              </w:rPr>
            </w:pPr>
            <w:r w:rsidRPr="000A3706">
              <w:rPr>
                <w:sz w:val="21"/>
                <w:szCs w:val="21"/>
              </w:rPr>
              <w:t>Demontage und Entsorgung von 360 Kunststofffenstern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2CD3F7C1" w14:textId="58EDBD3A" w:rsidR="00405D38" w:rsidRPr="000A3706" w:rsidRDefault="00405D38" w:rsidP="00405D38">
            <w:pPr>
              <w:jc w:val="right"/>
              <w:rPr>
                <w:sz w:val="21"/>
                <w:szCs w:val="21"/>
              </w:rPr>
            </w:pPr>
            <w:r w:rsidRPr="000A3706">
              <w:rPr>
                <w:sz w:val="21"/>
                <w:szCs w:val="21"/>
              </w:rPr>
              <w:t>24.660,00</w:t>
            </w:r>
          </w:p>
        </w:tc>
      </w:tr>
      <w:tr w:rsidR="00405D38" w:rsidRPr="000A3706" w14:paraId="68DBC19D" w14:textId="77777777" w:rsidTr="000A3706">
        <w:trPr>
          <w:trHeight w:val="517"/>
        </w:trPr>
        <w:tc>
          <w:tcPr>
            <w:tcW w:w="1129" w:type="dxa"/>
            <w:shd w:val="clear" w:color="auto" w:fill="auto"/>
          </w:tcPr>
          <w:p w14:paraId="1B9B50F6" w14:textId="519F9A32" w:rsidR="00405D38" w:rsidRPr="000A3706" w:rsidRDefault="00405D38" w:rsidP="00405D38">
            <w:pPr>
              <w:jc w:val="center"/>
              <w:rPr>
                <w:sz w:val="21"/>
                <w:szCs w:val="21"/>
              </w:rPr>
            </w:pPr>
            <w:r w:rsidRPr="000A3706">
              <w:rPr>
                <w:sz w:val="21"/>
                <w:szCs w:val="21"/>
              </w:rPr>
              <w:t>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07DB081" w14:textId="2BDD8B8F" w:rsidR="00405D38" w:rsidRPr="000A3706" w:rsidRDefault="00405D38" w:rsidP="00405D38">
            <w:pPr>
              <w:rPr>
                <w:sz w:val="21"/>
                <w:szCs w:val="21"/>
              </w:rPr>
            </w:pPr>
            <w:r w:rsidRPr="000A3706">
              <w:rPr>
                <w:sz w:val="21"/>
                <w:szCs w:val="21"/>
              </w:rPr>
              <w:t>Produktion und Lieferung von 240 Dreh-Kipp-Fenstern, 2-f</w:t>
            </w:r>
            <w:r w:rsidR="00284B78" w:rsidRPr="000A3706">
              <w:rPr>
                <w:sz w:val="21"/>
                <w:szCs w:val="21"/>
              </w:rPr>
              <w:t>ach-Verglasung</w:t>
            </w:r>
            <w:r w:rsidRPr="000A3706">
              <w:rPr>
                <w:sz w:val="21"/>
                <w:szCs w:val="21"/>
              </w:rPr>
              <w:t xml:space="preserve">, </w:t>
            </w:r>
            <w:del w:id="1" w:author="Kunkel-Razum, Dr. Kathrin" w:date="2020-09-15T10:30:00Z">
              <w:r w:rsidRPr="000A3706" w:rsidDel="00A64651">
                <w:rPr>
                  <w:sz w:val="21"/>
                  <w:szCs w:val="21"/>
                </w:rPr>
                <w:delText xml:space="preserve">2-fach-Verglasung, </w:delText>
              </w:r>
            </w:del>
            <w:r w:rsidRPr="000A3706">
              <w:rPr>
                <w:sz w:val="21"/>
                <w:szCs w:val="21"/>
              </w:rPr>
              <w:t xml:space="preserve">120 cm </w:t>
            </w:r>
            <w:r w:rsidR="004B70C6" w:rsidRPr="005B27CE">
              <w:rPr>
                <w:rFonts w:cstheme="minorHAnsi"/>
                <w:color w:val="000000" w:themeColor="text1"/>
              </w:rPr>
              <w:t>×</w:t>
            </w:r>
            <w:r w:rsidR="004B70C6">
              <w:rPr>
                <w:rFonts w:cstheme="minorHAnsi"/>
                <w:color w:val="000000" w:themeColor="text1"/>
              </w:rPr>
              <w:t xml:space="preserve"> </w:t>
            </w:r>
            <w:r w:rsidRPr="000A3706">
              <w:rPr>
                <w:sz w:val="21"/>
                <w:szCs w:val="21"/>
              </w:rPr>
              <w:t>100 cm, Oregon</w:t>
            </w:r>
            <w:r w:rsidR="00284B78" w:rsidRPr="000A3706">
              <w:rPr>
                <w:sz w:val="21"/>
                <w:szCs w:val="21"/>
              </w:rPr>
              <w:t>-P</w:t>
            </w:r>
            <w:r w:rsidRPr="000A3706">
              <w:rPr>
                <w:sz w:val="21"/>
                <w:szCs w:val="21"/>
              </w:rPr>
              <w:t>inie, farbig lackiert</w:t>
            </w:r>
            <w:r w:rsidR="00284B78" w:rsidRPr="000A3706">
              <w:rPr>
                <w:sz w:val="21"/>
                <w:szCs w:val="21"/>
              </w:rPr>
              <w:t xml:space="preserve"> </w:t>
            </w:r>
            <w:r w:rsidRPr="000A3706">
              <w:rPr>
                <w:sz w:val="21"/>
                <w:szCs w:val="21"/>
              </w:rPr>
              <w:t>(RAL 1724)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60E9151C" w14:textId="5F6B7EF3" w:rsidR="00405D38" w:rsidRPr="000A3706" w:rsidRDefault="00405D38" w:rsidP="00405D38">
            <w:pPr>
              <w:jc w:val="right"/>
              <w:rPr>
                <w:sz w:val="21"/>
                <w:szCs w:val="21"/>
              </w:rPr>
            </w:pPr>
            <w:r w:rsidRPr="000A3706">
              <w:rPr>
                <w:sz w:val="21"/>
                <w:szCs w:val="21"/>
              </w:rPr>
              <w:t>92.880,00</w:t>
            </w:r>
          </w:p>
        </w:tc>
      </w:tr>
      <w:tr w:rsidR="00405D38" w:rsidRPr="000A3706" w14:paraId="4FD24E09" w14:textId="77777777" w:rsidTr="000A3706">
        <w:trPr>
          <w:trHeight w:val="390"/>
        </w:trPr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</w:tcPr>
          <w:p w14:paraId="72A20758" w14:textId="52089027" w:rsidR="00405D38" w:rsidRPr="000A3706" w:rsidRDefault="00405D38" w:rsidP="00405D38">
            <w:pPr>
              <w:jc w:val="center"/>
              <w:rPr>
                <w:sz w:val="21"/>
                <w:szCs w:val="21"/>
              </w:rPr>
            </w:pPr>
            <w:r w:rsidRPr="000A3706">
              <w:rPr>
                <w:sz w:val="21"/>
                <w:szCs w:val="21"/>
              </w:rPr>
              <w:t>3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00B062" w14:textId="47742549" w:rsidR="00405D38" w:rsidRPr="000A3706" w:rsidRDefault="00284B78" w:rsidP="00405D38">
            <w:pPr>
              <w:rPr>
                <w:sz w:val="21"/>
                <w:szCs w:val="21"/>
              </w:rPr>
            </w:pPr>
            <w:r w:rsidRPr="000A3706">
              <w:rPr>
                <w:sz w:val="21"/>
                <w:szCs w:val="21"/>
              </w:rPr>
              <w:t xml:space="preserve">Produktion und Lieferung von 120 Dreh-Kipp-Fenstern, 1-fach-Verglasung, 100 cm </w:t>
            </w:r>
            <w:r w:rsidR="004B70C6" w:rsidRPr="005B27CE">
              <w:rPr>
                <w:rFonts w:cstheme="minorHAnsi"/>
                <w:color w:val="000000" w:themeColor="text1"/>
              </w:rPr>
              <w:t>×</w:t>
            </w:r>
            <w:r w:rsidR="004B70C6">
              <w:rPr>
                <w:rFonts w:cstheme="minorHAnsi"/>
                <w:color w:val="000000" w:themeColor="text1"/>
              </w:rPr>
              <w:t xml:space="preserve"> </w:t>
            </w:r>
            <w:r w:rsidRPr="000A3706">
              <w:rPr>
                <w:sz w:val="21"/>
                <w:szCs w:val="21"/>
              </w:rPr>
              <w:t>80 cm</w:t>
            </w:r>
            <w:r w:rsidR="002A1370" w:rsidRPr="000A3706">
              <w:rPr>
                <w:sz w:val="21"/>
                <w:szCs w:val="21"/>
              </w:rPr>
              <w:t>, Oregon-Pinie, farbig lackiert (RAL 1724), Wärmeschutzverglasung nach DIN EN 673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7B6B5B" w14:textId="5F639B2D" w:rsidR="00405D38" w:rsidRPr="000A3706" w:rsidRDefault="002A1370" w:rsidP="00405D38">
            <w:pPr>
              <w:jc w:val="right"/>
              <w:rPr>
                <w:sz w:val="21"/>
                <w:szCs w:val="21"/>
              </w:rPr>
            </w:pPr>
            <w:r w:rsidRPr="000A3706">
              <w:rPr>
                <w:sz w:val="21"/>
                <w:szCs w:val="21"/>
              </w:rPr>
              <w:t>27.960,00</w:t>
            </w:r>
          </w:p>
        </w:tc>
      </w:tr>
      <w:tr w:rsidR="002A1370" w:rsidRPr="000A3706" w14:paraId="2CDCB753" w14:textId="77777777" w:rsidTr="000A3706">
        <w:trPr>
          <w:trHeight w:val="262"/>
        </w:trPr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</w:tcPr>
          <w:p w14:paraId="7E0F53D4" w14:textId="2A71B15D" w:rsidR="002A1370" w:rsidRPr="000A3706" w:rsidRDefault="002A1370" w:rsidP="00405D38">
            <w:pPr>
              <w:jc w:val="center"/>
              <w:rPr>
                <w:sz w:val="21"/>
                <w:szCs w:val="21"/>
              </w:rPr>
            </w:pPr>
            <w:r w:rsidRPr="000A3706">
              <w:rPr>
                <w:sz w:val="21"/>
                <w:szCs w:val="21"/>
              </w:rPr>
              <w:t>4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0FF3F0" w14:textId="654EF277" w:rsidR="002A1370" w:rsidRPr="000A3706" w:rsidRDefault="002A1370" w:rsidP="00405D38">
            <w:pPr>
              <w:rPr>
                <w:sz w:val="21"/>
                <w:szCs w:val="21"/>
              </w:rPr>
            </w:pPr>
            <w:r w:rsidRPr="000A3706">
              <w:rPr>
                <w:sz w:val="21"/>
                <w:szCs w:val="21"/>
              </w:rPr>
              <w:t>Einbau der Fenster Position 2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0E04D8" w14:textId="5406BBA6" w:rsidR="002A1370" w:rsidRPr="000A3706" w:rsidRDefault="002A1370" w:rsidP="00405D38">
            <w:pPr>
              <w:jc w:val="right"/>
              <w:rPr>
                <w:sz w:val="21"/>
                <w:szCs w:val="21"/>
              </w:rPr>
            </w:pPr>
            <w:r w:rsidRPr="000A3706">
              <w:rPr>
                <w:sz w:val="21"/>
                <w:szCs w:val="21"/>
              </w:rPr>
              <w:t>17.520,00</w:t>
            </w:r>
          </w:p>
        </w:tc>
      </w:tr>
      <w:tr w:rsidR="002A1370" w:rsidRPr="000A3706" w14:paraId="0C740A0E" w14:textId="77777777" w:rsidTr="000A3706">
        <w:trPr>
          <w:trHeight w:val="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E8DEC" w14:textId="2159BA14" w:rsidR="002A1370" w:rsidRPr="000A3706" w:rsidRDefault="002A1370" w:rsidP="00405D38">
            <w:pPr>
              <w:jc w:val="center"/>
              <w:rPr>
                <w:sz w:val="21"/>
                <w:szCs w:val="21"/>
              </w:rPr>
            </w:pPr>
            <w:r w:rsidRPr="000A3706">
              <w:rPr>
                <w:sz w:val="21"/>
                <w:szCs w:val="21"/>
              </w:rPr>
              <w:t>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74590" w14:textId="437DB01B" w:rsidR="002A1370" w:rsidRPr="000A3706" w:rsidRDefault="002A1370" w:rsidP="00405D38">
            <w:pPr>
              <w:rPr>
                <w:sz w:val="21"/>
                <w:szCs w:val="21"/>
              </w:rPr>
            </w:pPr>
            <w:r w:rsidRPr="000A3706">
              <w:rPr>
                <w:sz w:val="21"/>
                <w:szCs w:val="21"/>
              </w:rPr>
              <w:t>Einbau der Fenster Position 3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4934E" w14:textId="2B735B03" w:rsidR="002A1370" w:rsidRPr="000A3706" w:rsidRDefault="002A1370" w:rsidP="00405D38">
            <w:pPr>
              <w:jc w:val="right"/>
              <w:rPr>
                <w:sz w:val="21"/>
                <w:szCs w:val="21"/>
              </w:rPr>
            </w:pPr>
            <w:r w:rsidRPr="000A3706">
              <w:rPr>
                <w:sz w:val="21"/>
                <w:szCs w:val="21"/>
              </w:rPr>
              <w:t>7.560</w:t>
            </w:r>
            <w:r w:rsidR="00E36FC2">
              <w:rPr>
                <w:sz w:val="21"/>
                <w:szCs w:val="21"/>
              </w:rPr>
              <w:t>,00</w:t>
            </w:r>
          </w:p>
        </w:tc>
      </w:tr>
      <w:tr w:rsidR="002A1370" w:rsidRPr="000A3706" w14:paraId="6C30A12D" w14:textId="77777777" w:rsidTr="00E36FC2">
        <w:trPr>
          <w:trHeight w:val="365"/>
        </w:trPr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EF8B567" w14:textId="77777777" w:rsidR="002A1370" w:rsidRPr="000A3706" w:rsidRDefault="002A1370" w:rsidP="00405D3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6541B91" w14:textId="1180F38F" w:rsidR="002A1370" w:rsidRPr="000A3706" w:rsidRDefault="002A1370" w:rsidP="002A1370">
            <w:pPr>
              <w:jc w:val="right"/>
              <w:rPr>
                <w:b/>
                <w:bCs/>
                <w:sz w:val="21"/>
                <w:szCs w:val="21"/>
              </w:rPr>
            </w:pPr>
            <w:r w:rsidRPr="000A3706">
              <w:rPr>
                <w:b/>
                <w:bCs/>
                <w:sz w:val="21"/>
                <w:szCs w:val="21"/>
              </w:rPr>
              <w:t>Gesamtpreis</w:t>
            </w:r>
            <w:r w:rsidR="000A3706" w:rsidRPr="000A3706">
              <w:rPr>
                <w:b/>
                <w:bCs/>
                <w:sz w:val="21"/>
                <w:szCs w:val="21"/>
              </w:rPr>
              <w:t xml:space="preserve"> (netto)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3B259EE" w14:textId="7E1298C3" w:rsidR="002A1370" w:rsidRPr="000A3706" w:rsidRDefault="002A1370" w:rsidP="00405D38">
            <w:pPr>
              <w:jc w:val="right"/>
              <w:rPr>
                <w:b/>
                <w:bCs/>
                <w:sz w:val="21"/>
                <w:szCs w:val="21"/>
              </w:rPr>
            </w:pPr>
            <w:r w:rsidRPr="000A3706">
              <w:rPr>
                <w:b/>
                <w:bCs/>
                <w:sz w:val="21"/>
                <w:szCs w:val="21"/>
              </w:rPr>
              <w:t>170.580</w:t>
            </w:r>
            <w:r w:rsidR="004B70C6">
              <w:rPr>
                <w:b/>
                <w:bCs/>
                <w:sz w:val="21"/>
                <w:szCs w:val="21"/>
              </w:rPr>
              <w:t>,00</w:t>
            </w:r>
          </w:p>
        </w:tc>
      </w:tr>
    </w:tbl>
    <w:p w14:paraId="15930D13" w14:textId="4CFE5EF9" w:rsidR="008D6B2B" w:rsidRPr="009E7DA3" w:rsidRDefault="009E7DA3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479650C9" w14:textId="5CA2164A" w:rsidR="002A1370" w:rsidRPr="000A3706" w:rsidRDefault="000A3706" w:rsidP="00FB5A7E">
      <w:pPr>
        <w:rPr>
          <w:sz w:val="21"/>
          <w:szCs w:val="21"/>
        </w:rPr>
      </w:pPr>
      <w:r w:rsidRPr="000A3706">
        <w:rPr>
          <w:sz w:val="21"/>
          <w:szCs w:val="21"/>
        </w:rPr>
        <w:t>Wir freuen uns über Ihren Auftrag.</w:t>
      </w:r>
    </w:p>
    <w:p w14:paraId="513E0F51" w14:textId="297160EC" w:rsidR="000A3706" w:rsidRPr="009E7DA3" w:rsidRDefault="009E7DA3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73607F90" w14:textId="2E18A4D5" w:rsidR="000A3706" w:rsidRPr="000A3706" w:rsidRDefault="000A3706" w:rsidP="00FB5A7E">
      <w:pPr>
        <w:rPr>
          <w:sz w:val="21"/>
          <w:szCs w:val="21"/>
        </w:rPr>
      </w:pPr>
      <w:r w:rsidRPr="000A3706">
        <w:rPr>
          <w:sz w:val="21"/>
          <w:szCs w:val="21"/>
        </w:rPr>
        <w:t>Freundliche Grüße</w:t>
      </w:r>
    </w:p>
    <w:p w14:paraId="4CFE58E8" w14:textId="03BD7013" w:rsidR="000A3706" w:rsidRPr="009E7DA3" w:rsidRDefault="009E7DA3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2A8C5E86" w14:textId="55CE0FA6" w:rsidR="000A3706" w:rsidRPr="009E7DA3" w:rsidRDefault="009E7DA3" w:rsidP="00FB5A7E">
      <w:pPr>
        <w:rPr>
          <w:rFonts w:ascii="Lucida Handwriting" w:hAnsi="Lucida Handwriting"/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  <w:r>
        <w:rPr>
          <w:rFonts w:ascii="Calibri" w:hAnsi="Calibri" w:cs="Calibri"/>
          <w:color w:val="8EAADB" w:themeColor="accent1" w:themeTint="99"/>
        </w:rPr>
        <w:t xml:space="preserve"> </w:t>
      </w:r>
      <w:r w:rsidRPr="009E7DA3">
        <w:rPr>
          <w:rFonts w:ascii="Lucida Handwriting" w:hAnsi="Lucida Handwriting" w:cs="Calibri"/>
          <w:color w:val="8EAADB" w:themeColor="accent1" w:themeTint="99"/>
        </w:rPr>
        <w:t>Max Fortmann</w:t>
      </w:r>
    </w:p>
    <w:p w14:paraId="0160CE06" w14:textId="32F069FE" w:rsidR="000A3706" w:rsidRPr="009E7DA3" w:rsidRDefault="009E7DA3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3251B84D" w14:textId="5A0AD2E9" w:rsidR="000A3706" w:rsidRPr="000A3706" w:rsidRDefault="000A3706" w:rsidP="00FB5A7E">
      <w:pPr>
        <w:rPr>
          <w:sz w:val="21"/>
          <w:szCs w:val="21"/>
        </w:rPr>
      </w:pPr>
      <w:r w:rsidRPr="000A3706">
        <w:rPr>
          <w:sz w:val="21"/>
          <w:szCs w:val="21"/>
        </w:rPr>
        <w:t>Max Fortmann</w:t>
      </w:r>
    </w:p>
    <w:sectPr w:rsidR="000A3706" w:rsidRPr="000A3706" w:rsidSect="000A3706">
      <w:headerReference w:type="default" r:id="rId8"/>
      <w:footerReference w:type="default" r:id="rId9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4A6AFA" w14:textId="77777777" w:rsidR="00BA790B" w:rsidRDefault="00BA790B" w:rsidP="00140D38">
      <w:pPr>
        <w:spacing w:line="240" w:lineRule="auto"/>
      </w:pPr>
      <w:r>
        <w:separator/>
      </w:r>
    </w:p>
  </w:endnote>
  <w:endnote w:type="continuationSeparator" w:id="0">
    <w:p w14:paraId="4C9D9355" w14:textId="77777777" w:rsidR="00BA790B" w:rsidRDefault="00BA790B" w:rsidP="00140D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93DBAD" w14:textId="4151DC51" w:rsidR="00083D42" w:rsidRDefault="002670E1">
    <w:pPr>
      <w:pStyle w:val="Fuzeile"/>
      <w:rPr>
        <w:b/>
        <w:bCs/>
        <w:color w:val="7F7F7F" w:themeColor="text1" w:themeTint="80"/>
        <w:sz w:val="24"/>
        <w:szCs w:val="24"/>
      </w:rPr>
    </w:pPr>
    <w:r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D4AC7BB" wp14:editId="1D44EA63">
              <wp:simplePos x="0" y="0"/>
              <wp:positionH relativeFrom="column">
                <wp:posOffset>-45085</wp:posOffset>
              </wp:positionH>
              <wp:positionV relativeFrom="paragraph">
                <wp:posOffset>81915</wp:posOffset>
              </wp:positionV>
              <wp:extent cx="269631" cy="269631"/>
              <wp:effectExtent l="0" t="0" r="0" b="0"/>
              <wp:wrapNone/>
              <wp:docPr id="4" name="Oval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631" cy="269631"/>
                      </a:xfrm>
                      <a:prstGeom prst="ellipse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4">
                          <a:shade val="50000"/>
                        </a:schemeClr>
                      </a:lnRef>
                      <a:fillRef idx="1">
                        <a:schemeClr val="accent4"/>
                      </a:fillRef>
                      <a:effectRef idx="0">
                        <a:schemeClr val="accent4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ex="http://schemas.microsoft.com/office/word/2018/wordml/cex" xmlns:w16="http://schemas.microsoft.com/office/word/2018/wordml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oval w14:anchorId="41529D95" id="Oval 4" o:spid="_x0000_s1026" style="position:absolute;margin-left:-3.55pt;margin-top:6.45pt;width:21.25pt;height:21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" fillcolor="#ffc000 [3207]" stroked="f" strokeweight="1pt">
              <v:stroke joinstyle="miter"/>
            </v:oval>
          </w:pict>
        </mc:Fallback>
      </mc:AlternateContent>
    </w:r>
  </w:p>
  <w:p w14:paraId="443A9E22" w14:textId="159E675A" w:rsidR="00D53440" w:rsidRPr="00083D42" w:rsidRDefault="00F41B0B" w:rsidP="002670E1">
    <w:pPr>
      <w:pStyle w:val="Fuzeile"/>
      <w:rPr>
        <w:b/>
        <w:bCs/>
      </w:rPr>
    </w:pPr>
    <w:r w:rsidRPr="00083D42"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BEE3AC0" wp14:editId="5DEAD921">
              <wp:simplePos x="0" y="0"/>
              <wp:positionH relativeFrom="page">
                <wp:posOffset>107950</wp:posOffset>
              </wp:positionH>
              <wp:positionV relativeFrom="page">
                <wp:posOffset>7560945</wp:posOffset>
              </wp:positionV>
              <wp:extent cx="252000" cy="0"/>
              <wp:effectExtent l="0" t="0" r="0" b="0"/>
              <wp:wrapNone/>
              <wp:docPr id="3" name="Gerader Verbinde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ex="http://schemas.microsoft.com/office/word/2018/wordml/cex" xmlns:w16="http://schemas.microsoft.com/office/word/2018/wordml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EEE6E9E" id="Gerader Verbinder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595.35pt" to="28.3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D53440" w:rsidRPr="00083D42"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FBBBC1" wp14:editId="711281FF">
              <wp:simplePos x="0" y="0"/>
              <wp:positionH relativeFrom="page">
                <wp:posOffset>107950</wp:posOffset>
              </wp:positionH>
              <wp:positionV relativeFrom="page">
                <wp:posOffset>5346700</wp:posOffset>
              </wp:positionV>
              <wp:extent cx="360000" cy="0"/>
              <wp:effectExtent l="0" t="0" r="0" b="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ex="http://schemas.microsoft.com/office/word/2018/wordml/cex" xmlns:w16="http://schemas.microsoft.com/office/word/2018/wordml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813C96B" id="Gerader Verbinde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421pt" to="36.8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2670E1">
      <w:rPr>
        <w:b/>
        <w:bCs/>
        <w:color w:val="7F7F7F" w:themeColor="text1" w:themeTint="80"/>
        <w:sz w:val="24"/>
        <w:szCs w:val="24"/>
      </w:rPr>
      <w:t xml:space="preserve">        </w:t>
    </w:r>
    <w:r w:rsidR="00083D42" w:rsidRPr="00083D42">
      <w:rPr>
        <w:b/>
        <w:bCs/>
        <w:color w:val="7F7F7F" w:themeColor="text1" w:themeTint="80"/>
        <w:sz w:val="24"/>
        <w:szCs w:val="24"/>
      </w:rPr>
      <w:t>Pflicht- und Geschäftsangaben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29A9FD" w14:textId="77777777" w:rsidR="00BA790B" w:rsidRDefault="00BA790B" w:rsidP="00140D38">
      <w:pPr>
        <w:spacing w:line="240" w:lineRule="auto"/>
      </w:pPr>
      <w:r>
        <w:separator/>
      </w:r>
    </w:p>
  </w:footnote>
  <w:footnote w:type="continuationSeparator" w:id="0">
    <w:p w14:paraId="70377AC4" w14:textId="77777777" w:rsidR="00BA790B" w:rsidRDefault="00BA790B" w:rsidP="00140D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ECDCE8" w14:textId="5B390AAD" w:rsidR="008479E3" w:rsidRDefault="009D6F3E" w:rsidP="00815F18">
    <w:pPr>
      <w:pStyle w:val="Kopfzeile"/>
      <w:jc w:val="center"/>
    </w:pPr>
    <w:r>
      <w:rPr>
        <w:b/>
        <w:bCs/>
        <w:noProof/>
        <w:color w:val="000000" w:themeColor="text1"/>
        <w:sz w:val="56"/>
        <w:szCs w:val="56"/>
        <w:lang w:eastAsia="de-DE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9FE23D0" wp14:editId="242A267F">
              <wp:simplePos x="0" y="0"/>
              <wp:positionH relativeFrom="column">
                <wp:posOffset>2261466</wp:posOffset>
              </wp:positionH>
              <wp:positionV relativeFrom="paragraph">
                <wp:posOffset>31115</wp:posOffset>
              </wp:positionV>
              <wp:extent cx="1111828" cy="1091046"/>
              <wp:effectExtent l="0" t="0" r="6350" b="1270"/>
              <wp:wrapNone/>
              <wp:docPr id="9" name="Oval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11828" cy="1091046"/>
                      </a:xfrm>
                      <a:prstGeom prst="ellipse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C8942AD" w14:textId="53BAE7EC" w:rsidR="009D6F3E" w:rsidRPr="009D6F3E" w:rsidRDefault="009D6F3E" w:rsidP="009D6F3E">
                          <w:pPr>
                            <w:rPr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oval w14:anchorId="29FE23D0" id="Oval 9" o:spid="_x0000_s1026" style="position:absolute;left:0;text-align:left;margin-left:178.05pt;margin-top:2.45pt;width:87.55pt;height:85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" fillcolor="#ffc000 [3207]" stroked="f" strokeweight="1pt">
              <v:stroke joinstyle="miter"/>
              <v:textbox>
                <w:txbxContent>
                  <w:p w14:paraId="6C8942AD" w14:textId="53BAE7EC" w:rsidR="009D6F3E" w:rsidRPr="009D6F3E" w:rsidRDefault="009D6F3E" w:rsidP="009D6F3E">
                    <w:pPr>
                      <w:rPr>
                        <w:sz w:val="32"/>
                        <w:szCs w:val="32"/>
                      </w:rPr>
                    </w:pPr>
                  </w:p>
                </w:txbxContent>
              </v:textbox>
            </v:oval>
          </w:pict>
        </mc:Fallback>
      </mc:AlternateContent>
    </w:r>
  </w:p>
  <w:p w14:paraId="64EAF995" w14:textId="57BB2891" w:rsidR="00D84F88" w:rsidRDefault="009D6F3E" w:rsidP="00815F18">
    <w:pPr>
      <w:pStyle w:val="Kopfzeile"/>
      <w:jc w:val="center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0128A76" wp14:editId="2B318C4B">
              <wp:simplePos x="0" y="0"/>
              <wp:positionH relativeFrom="column">
                <wp:posOffset>2204608</wp:posOffset>
              </wp:positionH>
              <wp:positionV relativeFrom="paragraph">
                <wp:posOffset>102870</wp:posOffset>
              </wp:positionV>
              <wp:extent cx="1918073" cy="537882"/>
              <wp:effectExtent l="0" t="0" r="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18073" cy="53788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D79C6DD" w14:textId="77777777" w:rsidR="009D6F3E" w:rsidRPr="009D6F3E" w:rsidRDefault="009D6F3E" w:rsidP="009D6F3E">
                          <w:pPr>
                            <w:rPr>
                              <w:b/>
                              <w:bCs/>
                              <w:color w:val="404040" w:themeColor="text1" w:themeTint="BF"/>
                              <w:sz w:val="32"/>
                              <w:szCs w:val="32"/>
                            </w:rPr>
                          </w:pPr>
                          <w:proofErr w:type="spellStart"/>
                          <w:r w:rsidRPr="009D6F3E">
                            <w:rPr>
                              <w:b/>
                              <w:bCs/>
                              <w:color w:val="404040" w:themeColor="text1" w:themeTint="BF"/>
                              <w:sz w:val="56"/>
                              <w:szCs w:val="56"/>
                            </w:rPr>
                            <w:t>muster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0128A76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7" type="#_x0000_t202" style="position:absolute;left:0;text-align:left;margin-left:173.6pt;margin-top:8.1pt;width:151.05pt;height:42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" filled="f" stroked="f" strokeweight=".5pt">
              <v:textbox>
                <w:txbxContent>
                  <w:p w14:paraId="4D79C6DD" w14:textId="77777777" w:rsidR="009D6F3E" w:rsidRPr="009D6F3E" w:rsidRDefault="009D6F3E" w:rsidP="009D6F3E">
                    <w:pPr>
                      <w:rPr>
                        <w:b/>
                        <w:bCs/>
                        <w:color w:val="404040" w:themeColor="text1" w:themeTint="BF"/>
                        <w:sz w:val="32"/>
                        <w:szCs w:val="32"/>
                      </w:rPr>
                    </w:pPr>
                    <w:proofErr w:type="spellStart"/>
                    <w:r w:rsidRPr="009D6F3E">
                      <w:rPr>
                        <w:b/>
                        <w:bCs/>
                        <w:color w:val="404040" w:themeColor="text1" w:themeTint="BF"/>
                        <w:sz w:val="56"/>
                        <w:szCs w:val="56"/>
                      </w:rPr>
                      <w:t>muster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  <w:p w14:paraId="35546BD6" w14:textId="04AA0000" w:rsidR="008479E3" w:rsidRPr="00D84F88" w:rsidRDefault="00503EF8" w:rsidP="002B6672">
    <w:pPr>
      <w:pStyle w:val="KeinLeerraum"/>
      <w:pBdr>
        <w:bottom w:val="single" w:sz="4" w:space="1" w:color="auto"/>
      </w:pBdr>
      <w:ind w:right="-2"/>
      <w:jc w:val="center"/>
      <w:rPr>
        <w:color w:val="7F7F7F" w:themeColor="text1" w:themeTint="80"/>
        <w:sz w:val="52"/>
        <w:szCs w:val="52"/>
      </w:rPr>
    </w:pPr>
    <w:r w:rsidRPr="008479E3">
      <w:rPr>
        <w:b/>
        <w:bCs/>
        <w:noProof/>
        <w:color w:val="FFC000" w:themeColor="accent4"/>
        <w:sz w:val="56"/>
        <w:szCs w:val="56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FAE6F2" wp14:editId="08CEC430">
              <wp:simplePos x="0" y="0"/>
              <wp:positionH relativeFrom="page">
                <wp:posOffset>107950</wp:posOffset>
              </wp:positionH>
              <wp:positionV relativeFrom="page">
                <wp:posOffset>3780790</wp:posOffset>
              </wp:positionV>
              <wp:extent cx="252000" cy="0"/>
              <wp:effectExtent l="0" t="0" r="0" b="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ex="http://schemas.microsoft.com/office/word/2018/wordml/cex" xmlns:w16="http://schemas.microsoft.com/office/word/2018/wordml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72E9915" id="Gerader Verbinde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297.7pt" to="28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8479E3" w:rsidRPr="00D84F88">
      <w:rPr>
        <w:b/>
        <w:bCs/>
        <w:color w:val="7F7F7F" w:themeColor="text1" w:themeTint="80"/>
        <w:sz w:val="56"/>
        <w:szCs w:val="56"/>
      </w:rPr>
      <w:t>Brie</w:t>
    </w:r>
    <w:r w:rsidR="009D6F3E">
      <w:rPr>
        <w:b/>
        <w:bCs/>
        <w:color w:val="7F7F7F" w:themeColor="text1" w:themeTint="80"/>
        <w:sz w:val="56"/>
        <w:szCs w:val="56"/>
      </w:rPr>
      <w:t xml:space="preserve">f                </w:t>
    </w:r>
    <w:r w:rsidR="008479E3" w:rsidRPr="00D84F88">
      <w:rPr>
        <w:b/>
        <w:bCs/>
        <w:color w:val="7F7F7F" w:themeColor="text1" w:themeTint="80"/>
        <w:sz w:val="56"/>
        <w:szCs w:val="56"/>
      </w:rPr>
      <w:t>GmbH</w:t>
    </w:r>
  </w:p>
  <w:p w14:paraId="7CF4B37F" w14:textId="55DB5AD9" w:rsidR="00D84F88" w:rsidRPr="00D84F88" w:rsidRDefault="00D84F88" w:rsidP="00815F18">
    <w:pPr>
      <w:pStyle w:val="KeinLeerraum"/>
      <w:ind w:right="-2"/>
      <w:jc w:val="center"/>
      <w:rPr>
        <w:color w:val="7F7F7F" w:themeColor="text1" w:themeTint="80"/>
        <w:sz w:val="32"/>
        <w:szCs w:val="32"/>
      </w:rPr>
    </w:pPr>
  </w:p>
  <w:p w14:paraId="077F366E" w14:textId="2D858092" w:rsidR="00D84F88" w:rsidRDefault="00D84F88" w:rsidP="00815F18">
    <w:pPr>
      <w:pStyle w:val="KeinLeerraum"/>
      <w:ind w:right="-2"/>
      <w:jc w:val="center"/>
    </w:pPr>
  </w:p>
  <w:p w14:paraId="63615691" w14:textId="75F7AFA8" w:rsidR="00815F18" w:rsidRPr="008479E3" w:rsidRDefault="00815F18" w:rsidP="00D84F88">
    <w:pPr>
      <w:pStyle w:val="KeinLeerraum"/>
      <w:ind w:right="-2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44CCB"/>
    <w:multiLevelType w:val="hybridMultilevel"/>
    <w:tmpl w:val="F7BCB304"/>
    <w:lvl w:ilvl="0" w:tplc="84DA006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1D5233"/>
    <w:multiLevelType w:val="hybridMultilevel"/>
    <w:tmpl w:val="9B14C7EE"/>
    <w:lvl w:ilvl="0" w:tplc="26FCE0E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unkel-Razum, Dr. Kathrin">
    <w15:presenceInfo w15:providerId="AD" w15:userId="S::Kathrin.Kunkel-Razum@duden.de::96d67fe4-9a35-4ef6-bab5-b6ba2e95c97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de-DE" w:vendorID="64" w:dllVersion="131078" w:nlCheck="1" w:checkStyle="1"/>
  <w:proofState w:spelling="clean" w:grammar="clean"/>
  <w:revisionView w:markup="0"/>
  <w:doNotTrackMove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A7E"/>
    <w:rsid w:val="000126B6"/>
    <w:rsid w:val="00050AA0"/>
    <w:rsid w:val="00083D42"/>
    <w:rsid w:val="000A1C1F"/>
    <w:rsid w:val="000A3706"/>
    <w:rsid w:val="000B6FE4"/>
    <w:rsid w:val="00134F16"/>
    <w:rsid w:val="00137BA0"/>
    <w:rsid w:val="00140D38"/>
    <w:rsid w:val="0016254C"/>
    <w:rsid w:val="001A1421"/>
    <w:rsid w:val="001C6820"/>
    <w:rsid w:val="002670E1"/>
    <w:rsid w:val="00273A07"/>
    <w:rsid w:val="00284B78"/>
    <w:rsid w:val="002A1370"/>
    <w:rsid w:val="002B6672"/>
    <w:rsid w:val="002F145A"/>
    <w:rsid w:val="00312087"/>
    <w:rsid w:val="003960DE"/>
    <w:rsid w:val="003F3409"/>
    <w:rsid w:val="00405D38"/>
    <w:rsid w:val="00463475"/>
    <w:rsid w:val="004A56D5"/>
    <w:rsid w:val="004B5454"/>
    <w:rsid w:val="004B70C6"/>
    <w:rsid w:val="004D31BC"/>
    <w:rsid w:val="00503EF8"/>
    <w:rsid w:val="00514B00"/>
    <w:rsid w:val="005234B9"/>
    <w:rsid w:val="00524ED5"/>
    <w:rsid w:val="00545BDB"/>
    <w:rsid w:val="005B1815"/>
    <w:rsid w:val="0062666C"/>
    <w:rsid w:val="00630A6A"/>
    <w:rsid w:val="00697536"/>
    <w:rsid w:val="006C5ED3"/>
    <w:rsid w:val="00756B0D"/>
    <w:rsid w:val="007970C1"/>
    <w:rsid w:val="00813492"/>
    <w:rsid w:val="00815F18"/>
    <w:rsid w:val="008479E3"/>
    <w:rsid w:val="008D6B2B"/>
    <w:rsid w:val="00903F93"/>
    <w:rsid w:val="009D6F3E"/>
    <w:rsid w:val="009E7DA3"/>
    <w:rsid w:val="00A0147D"/>
    <w:rsid w:val="00A64651"/>
    <w:rsid w:val="00BA790B"/>
    <w:rsid w:val="00C03375"/>
    <w:rsid w:val="00C709B7"/>
    <w:rsid w:val="00C96F88"/>
    <w:rsid w:val="00CA16EA"/>
    <w:rsid w:val="00CE7E77"/>
    <w:rsid w:val="00CF01A0"/>
    <w:rsid w:val="00D37959"/>
    <w:rsid w:val="00D53440"/>
    <w:rsid w:val="00D65727"/>
    <w:rsid w:val="00D84F88"/>
    <w:rsid w:val="00D950E3"/>
    <w:rsid w:val="00DE74A9"/>
    <w:rsid w:val="00E36FC2"/>
    <w:rsid w:val="00E61894"/>
    <w:rsid w:val="00EE7017"/>
    <w:rsid w:val="00F41B0B"/>
    <w:rsid w:val="00F73755"/>
    <w:rsid w:val="00FB5A7E"/>
    <w:rsid w:val="00FB69C7"/>
    <w:rsid w:val="00FD58DF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29F46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73A0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40D38"/>
  </w:style>
  <w:style w:type="paragraph" w:styleId="Fuzeile">
    <w:name w:val="footer"/>
    <w:basedOn w:val="Standard"/>
    <w:link w:val="Fu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140D38"/>
  </w:style>
  <w:style w:type="paragraph" w:styleId="KeinLeerraum">
    <w:name w:val="No Spacing"/>
    <w:uiPriority w:val="1"/>
    <w:qFormat/>
    <w:rsid w:val="008479E3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D65727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97536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697536"/>
    <w:rPr>
      <w:rFonts w:ascii="Times New Roman" w:hAnsi="Times New Roman" w:cs="Times New Roman"/>
      <w:sz w:val="18"/>
      <w:szCs w:val="18"/>
    </w:rPr>
  </w:style>
  <w:style w:type="character" w:styleId="Link">
    <w:name w:val="Hyperlink"/>
    <w:basedOn w:val="Absatzstandardschriftart"/>
    <w:uiPriority w:val="99"/>
    <w:unhideWhenUsed/>
    <w:rsid w:val="00545BDB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545BDB"/>
    <w:rPr>
      <w:color w:val="605E5C"/>
      <w:shd w:val="clear" w:color="auto" w:fill="E1DFDD"/>
    </w:rPr>
  </w:style>
  <w:style w:type="character" w:styleId="GesichteterLink">
    <w:name w:val="FollowedHyperlink"/>
    <w:basedOn w:val="Absatzstandardschriftart"/>
    <w:uiPriority w:val="99"/>
    <w:semiHidden/>
    <w:unhideWhenUsed/>
    <w:rsid w:val="003F340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73A0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40D38"/>
  </w:style>
  <w:style w:type="paragraph" w:styleId="Fuzeile">
    <w:name w:val="footer"/>
    <w:basedOn w:val="Standard"/>
    <w:link w:val="Fu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140D38"/>
  </w:style>
  <w:style w:type="paragraph" w:styleId="KeinLeerraum">
    <w:name w:val="No Spacing"/>
    <w:uiPriority w:val="1"/>
    <w:qFormat/>
    <w:rsid w:val="008479E3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D65727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97536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697536"/>
    <w:rPr>
      <w:rFonts w:ascii="Times New Roman" w:hAnsi="Times New Roman" w:cs="Times New Roman"/>
      <w:sz w:val="18"/>
      <w:szCs w:val="18"/>
    </w:rPr>
  </w:style>
  <w:style w:type="character" w:styleId="Link">
    <w:name w:val="Hyperlink"/>
    <w:basedOn w:val="Absatzstandardschriftart"/>
    <w:uiPriority w:val="99"/>
    <w:unhideWhenUsed/>
    <w:rsid w:val="00545BDB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545BDB"/>
    <w:rPr>
      <w:color w:val="605E5C"/>
      <w:shd w:val="clear" w:color="auto" w:fill="E1DFDD"/>
    </w:rPr>
  </w:style>
  <w:style w:type="character" w:styleId="GesichteterLink">
    <w:name w:val="FollowedHyperlink"/>
    <w:basedOn w:val="Absatzstandardschriftart"/>
    <w:uiPriority w:val="99"/>
    <w:semiHidden/>
    <w:unhideWhenUsed/>
    <w:rsid w:val="003F34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11/relationships/people" Target="peop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1040</Characters>
  <Application>Microsoft Macintosh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Britta</cp:lastModifiedBy>
  <cp:revision>3</cp:revision>
  <cp:lastPrinted>2020-02-07T17:02:00Z</cp:lastPrinted>
  <dcterms:created xsi:type="dcterms:W3CDTF">2020-09-15T08:31:00Z</dcterms:created>
  <dcterms:modified xsi:type="dcterms:W3CDTF">2020-10-10T10:09:00Z</dcterms:modified>
</cp:coreProperties>
</file>